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90"/>
        <w:jc w:val="center"/>
        <w:rPr>
          <w:b/>
        </w:rPr>
      </w:pPr>
      <w:bookmarkStart w:id="0" w:name="_GoBack"/>
      <w:bookmarkEnd w:id="0"/>
      <w:r>
        <w:rPr>
          <w:b/>
        </w:rPr>
        <w:t xml:space="preserve">MINISTERUL FINANȚELOR </w:t>
      </w:r>
    </w:p>
    <w:p>
      <w:pPr>
        <w:pStyle w:val="13"/>
        <w:spacing w:beforeAutospacing="0" w:after="0"/>
        <w:ind w:left="90"/>
        <w:jc w:val="center"/>
        <w:rPr>
          <w:b/>
          <w:bCs/>
        </w:rPr>
      </w:pPr>
      <w:r>
        <w:rPr>
          <w:b/>
          <w:bCs/>
        </w:rPr>
        <w:t>AGENȚIA NAȚIONALĂ DE ADMINISTRARE FISCALĂ</w:t>
      </w:r>
    </w:p>
    <w:p>
      <w:pPr>
        <w:pStyle w:val="13"/>
        <w:spacing w:beforeAutospacing="0" w:after="0"/>
        <w:ind w:left="90"/>
        <w:jc w:val="center"/>
        <w:rPr>
          <w:b/>
          <w:bCs/>
        </w:rPr>
      </w:pPr>
    </w:p>
    <w:p>
      <w:pPr>
        <w:pStyle w:val="13"/>
        <w:spacing w:beforeAutospacing="0" w:after="0"/>
        <w:ind w:left="90"/>
        <w:jc w:val="center"/>
        <w:rPr>
          <w:b/>
          <w:bCs/>
        </w:rPr>
      </w:pPr>
      <w:r>
        <w:rPr>
          <w:b/>
          <w:bCs/>
        </w:rPr>
        <w:t>ORDIN NR.</w:t>
      </w:r>
    </w:p>
    <w:p>
      <w:pPr>
        <w:pStyle w:val="13"/>
        <w:spacing w:beforeAutospacing="0" w:after="0"/>
        <w:ind w:left="90"/>
        <w:jc w:val="center"/>
        <w:rPr>
          <w:sz w:val="8"/>
          <w:szCs w:val="8"/>
        </w:rPr>
      </w:pPr>
    </w:p>
    <w:p>
      <w:pPr>
        <w:jc w:val="center"/>
        <w:rPr>
          <w:b/>
        </w:rPr>
      </w:pPr>
      <w:r>
        <w:rPr>
          <w:b/>
        </w:rPr>
        <w:t>pentru modificarea și completarea Ordinului președintelui Agenției Naționale de Administrare Fiscală nr. 3789/2024 pentru aprobarea P</w:t>
      </w:r>
      <w:r>
        <w:rPr>
          <w:b/>
          <w:lang w:val="en-US"/>
        </w:rPr>
        <w:t>rocedurii privind</w:t>
      </w:r>
      <w:r>
        <w:rPr>
          <w:b/>
        </w:rPr>
        <w:t xml:space="preserve"> organizarea și</w:t>
      </w:r>
      <w:r>
        <w:rPr>
          <w:b/>
          <w:lang w:val="en-US"/>
        </w:rPr>
        <w:t xml:space="preserve"> înscrierea în </w:t>
      </w:r>
      <w:r>
        <w:rPr>
          <w:b/>
        </w:rPr>
        <w:t>Registrul RO e-Factura obligatoriu, precum</w:t>
      </w:r>
      <w:r>
        <w:rPr>
          <w:b/>
          <w:lang w:val="en-US"/>
        </w:rPr>
        <w:t xml:space="preserve"> și a</w:t>
      </w:r>
      <w:r>
        <w:rPr>
          <w:b/>
        </w:rPr>
        <w:t xml:space="preserve"> modelului, conținutului și instrucțiunilor de completare ale formularului (082) ”Cerere privind înregistrarea în Registrul RO e-Factura obligatoriu”</w:t>
      </w:r>
    </w:p>
    <w:p>
      <w:pPr>
        <w:jc w:val="center"/>
        <w:rPr>
          <w:b/>
        </w:rPr>
      </w:pPr>
    </w:p>
    <w:p>
      <w:pPr>
        <w:spacing w:after="0" w:line="240" w:lineRule="auto"/>
        <w:ind w:firstLine="720"/>
        <w:jc w:val="both"/>
      </w:pPr>
      <w:r>
        <w:t>În temeiul prevederilor art. 11 alin. (3) din Hotărârea Guvernului nr.520/2013 privind organizarea și funcționarea Agenției Naționale de Administrare Fiscală, cu modificările și completările ulterioare, ale art. 10</w:t>
      </w:r>
      <w:r>
        <w:rPr>
          <w:vertAlign w:val="superscript"/>
        </w:rPr>
        <w:t xml:space="preserve">8 </w:t>
      </w:r>
      <w:r>
        <w:t>din Ordonanța de urgență a Guvernului nr.</w:t>
      </w:r>
      <w:r>
        <w:rPr>
          <w:lang w:val="en-US"/>
        </w:rPr>
        <w:t>120/2021 privind administrarea, funcționarea și implementarea sistemului național privind factura electronică RO e-Factura și factura electronică în România, precum și pentru completarea Ordonanței Guvernului nr.78/2000 privind omologarea, eliberarea cărții de identitate a vehiculului și certificarea autenticității vehiculelor rutiere în vederea introducerii pe piață, punerii la dispoziție pe piață, înmatriculării sau înregistrării în România, precum și supravegherea pieței pentru acestea</w:t>
      </w:r>
      <w:r>
        <w:rPr>
          <w:lang w:val="pt-PT"/>
        </w:rPr>
        <w:t>,</w:t>
      </w:r>
      <w:r>
        <w:t xml:space="preserve"> aprobată cu modificări și completări prin Legea nr. 139/2022, cu modificările și completările ulterioare ș</w:t>
      </w:r>
      <w:r>
        <w:rPr>
          <w:bCs/>
          <w:shd w:val="clear" w:color="auto" w:fill="FFFFFF"/>
        </w:rPr>
        <w:t xml:space="preserve">i ale art.IX alin.(4) din Ordonanța Guvernului nr.6/2026 </w:t>
      </w:r>
      <w:r>
        <w:t xml:space="preserve">pentru completarea Legii nr. 207/2015 privind Codul de procedură fiscală, precum și unele măsuri fiscal-bugetare, </w:t>
      </w:r>
    </w:p>
    <w:p>
      <w:pPr>
        <w:spacing w:after="0" w:line="240" w:lineRule="auto"/>
        <w:ind w:firstLine="720"/>
        <w:jc w:val="both"/>
      </w:pPr>
      <w:r>
        <w:t>Având în vedere dispozițiile art.10</w:t>
      </w:r>
      <w:r>
        <w:rPr>
          <w:vertAlign w:val="superscript"/>
        </w:rPr>
        <w:t>6</w:t>
      </w:r>
      <w:r>
        <w:t xml:space="preserve"> alin.(4) și (5), art.10</w:t>
      </w:r>
      <w:r>
        <w:rPr>
          <w:vertAlign w:val="superscript"/>
        </w:rPr>
        <w:t>7</w:t>
      </w:r>
      <w:r>
        <w:t xml:space="preserve"> alin.(4) și art. 10</w:t>
      </w:r>
      <w:r>
        <w:rPr>
          <w:vertAlign w:val="superscript"/>
        </w:rPr>
        <w:t>10</w:t>
      </w:r>
      <w:r>
        <w:t xml:space="preserve"> din Ordonanța de urgență a Guvernului nr.</w:t>
      </w:r>
      <w:r>
        <w:rPr>
          <w:lang w:val="en-US"/>
        </w:rPr>
        <w:t>120/2021 privind administrarea, funcționarea și implementarea sistemului național privind factura electronică RO e-Factura și factura electronică în România, precum și pentru completarea Ordonanței Guvernului nr.78/2000 privind omologarea, eliberarea cărții de identitate a vehiculului și certificarea autenticității vehiculelor rutiere în vederea introducerii pe piață, punerii la dispoziție pe piață, înmatriculării sau înregistrării în România, precum și supravegherea pieței pentru acestea</w:t>
      </w:r>
      <w:r>
        <w:rPr>
          <w:lang w:val="pt-PT"/>
        </w:rPr>
        <w:t>,</w:t>
      </w:r>
      <w:r>
        <w:t xml:space="preserve"> aprobată cu modificări și completări prin Legea nr. 139/2022, cu modificările și completările ulterioare, ale art.IX alin.(2) și (3) din Ordonanța Guvernului nr.6/2026 pentru completarea Legii nr. 207/2015 privind Codul de procedură fiscală, precum și unele măsuri fiscal-bugetare, precum și avizul conform al Ministerului Finanţelor comunicat prin adresa nr.</w:t>
      </w:r>
      <w:r>
        <w:rPr>
          <w:lang w:val="en-US"/>
        </w:rPr>
        <w:t xml:space="preserve"> </w:t>
      </w:r>
      <w:r>
        <w:t xml:space="preserve">                 din                         2026,</w:t>
      </w:r>
    </w:p>
    <w:p>
      <w:pPr>
        <w:ind w:left="90" w:firstLine="719"/>
        <w:jc w:val="both"/>
        <w:rPr>
          <w:b/>
        </w:rPr>
      </w:pPr>
      <w:r>
        <w:t xml:space="preserve"> </w:t>
      </w:r>
    </w:p>
    <w:p>
      <w:pPr>
        <w:ind w:left="90" w:firstLine="719"/>
        <w:jc w:val="both"/>
      </w:pPr>
      <w:r>
        <w:rPr>
          <w:b/>
        </w:rPr>
        <w:t>președintele Agenției Naționale de Administrare Fiscală</w:t>
      </w:r>
      <w:r>
        <w:t xml:space="preserve"> emite următorul </w:t>
      </w:r>
    </w:p>
    <w:p>
      <w:pPr>
        <w:jc w:val="center"/>
        <w:rPr>
          <w:b/>
          <w:spacing w:val="30"/>
        </w:rPr>
      </w:pPr>
      <w:r>
        <w:rPr>
          <w:b/>
          <w:spacing w:val="30"/>
        </w:rPr>
        <w:t>ORDIN</w:t>
      </w:r>
    </w:p>
    <w:p>
      <w:pPr>
        <w:spacing w:after="0" w:line="240" w:lineRule="auto"/>
        <w:jc w:val="both"/>
      </w:pPr>
      <w:r>
        <w:rPr>
          <w:b/>
          <w:bCs/>
        </w:rPr>
        <w:tab/>
      </w:r>
      <w:r>
        <w:rPr>
          <w:b/>
          <w:bCs/>
        </w:rPr>
        <w:t>Art.I</w:t>
      </w:r>
      <w:r>
        <w:t xml:space="preserve"> - Ordinul președintelui Agenției Naționale de Administrare Fiscală nr. 3789/2024 pentru aprobarea Procedurii privind organizarea și înscrierea în Registrul RO e-Factura obligatoriu, precum și a modelului, conținutului și instrucțiunilor de completare ale formularului (082) ”Cerere privind înregistrarea în Registrul RO e-Factura obligatoriu”, publicat în Monitorul Oficial al României, Partea I, nr.734 din 26 iulie 2024, cu modificările și completările ulterioare, se modifică și se completează după cum urmează:</w:t>
      </w:r>
    </w:p>
    <w:p>
      <w:pPr>
        <w:spacing w:after="0" w:line="240" w:lineRule="auto"/>
        <w:jc w:val="both"/>
      </w:pPr>
    </w:p>
    <w:p>
      <w:pPr>
        <w:numPr>
          <w:ilvl w:val="0"/>
          <w:numId w:val="1"/>
        </w:numPr>
        <w:spacing w:after="0" w:line="240" w:lineRule="auto"/>
        <w:jc w:val="both"/>
      </w:pPr>
      <w:r>
        <w:rPr>
          <w:b/>
          <w:bCs/>
        </w:rPr>
        <w:t>Titlul ordinului se modifică și va avea următorul cuprins</w:t>
      </w:r>
      <w:r>
        <w:t>:</w:t>
      </w:r>
    </w:p>
    <w:p>
      <w:pPr>
        <w:spacing w:after="0" w:line="240" w:lineRule="auto"/>
        <w:jc w:val="both"/>
      </w:pPr>
      <w:r>
        <w:tab/>
      </w:r>
      <w:r>
        <w:t>”Ordin pentru aprobarea Procedurii privind organizarea și înscrierea în Registrul RO e-Factura obligatoriu</w:t>
      </w:r>
      <w:r>
        <w:rPr>
          <w:lang w:val="en-US"/>
        </w:rPr>
        <w:t>,</w:t>
      </w:r>
      <w:r>
        <w:t xml:space="preserve"> precum și a modelului, conținutului și instrucțiunilor de completare ale formularului (082) ”Cerere privind înregistrarea în/scoaterea din Registrul RO e-Factura obligatoriu”.</w:t>
      </w:r>
    </w:p>
    <w:p>
      <w:pPr>
        <w:spacing w:after="0" w:line="240" w:lineRule="auto"/>
        <w:jc w:val="both"/>
      </w:pPr>
    </w:p>
    <w:p>
      <w:pPr>
        <w:spacing w:after="0" w:line="240" w:lineRule="auto"/>
        <w:jc w:val="both"/>
      </w:pPr>
    </w:p>
    <w:p>
      <w:pPr>
        <w:numPr>
          <w:ilvl w:val="0"/>
          <w:numId w:val="1"/>
        </w:numPr>
        <w:spacing w:after="0" w:line="240" w:lineRule="auto"/>
        <w:jc w:val="both"/>
        <w:rPr>
          <w:b/>
          <w:bCs/>
        </w:rPr>
      </w:pPr>
      <w:r>
        <w:rPr>
          <w:b/>
          <w:bCs/>
        </w:rPr>
        <w:t>Articolul 2 se modifică și va avea următorul cuprins:</w:t>
      </w:r>
    </w:p>
    <w:p>
      <w:pPr>
        <w:spacing w:after="0" w:line="240" w:lineRule="auto"/>
        <w:jc w:val="both"/>
      </w:pPr>
      <w:r>
        <w:tab/>
      </w:r>
      <w:r>
        <w:t>”Art.2 - Se aprobă modelul şi conţinutul formularului (082) "Cerere privind înregistrarea în/scoaterea din Registrul RO e-Factura obligatoriu", prevăzut în anexa nr. 2.”</w:t>
      </w:r>
    </w:p>
    <w:p>
      <w:pPr>
        <w:spacing w:after="0" w:line="240" w:lineRule="auto"/>
        <w:jc w:val="both"/>
      </w:pPr>
    </w:p>
    <w:p>
      <w:pPr>
        <w:numPr>
          <w:ilvl w:val="0"/>
          <w:numId w:val="1"/>
        </w:numPr>
        <w:spacing w:after="0" w:line="240" w:lineRule="auto"/>
        <w:jc w:val="both"/>
        <w:rPr>
          <w:b/>
          <w:bCs/>
        </w:rPr>
      </w:pPr>
      <w:r>
        <w:rPr>
          <w:b/>
          <w:bCs/>
        </w:rPr>
        <w:t xml:space="preserve">Anexa nr.1 </w:t>
      </w:r>
      <w:r>
        <w:rPr>
          <w:rFonts w:eastAsia="Times New Roman CE"/>
          <w:b/>
          <w:bCs/>
        </w:rPr>
        <w:t>se completează, după cum urmează:</w:t>
      </w:r>
    </w:p>
    <w:p>
      <w:pPr>
        <w:numPr>
          <w:ilvl w:val="0"/>
          <w:numId w:val="2"/>
        </w:numPr>
        <w:spacing w:after="0" w:line="240" w:lineRule="auto"/>
        <w:jc w:val="both"/>
      </w:pPr>
      <w:r>
        <w:t>La punctul 7, după litera f), se introduce o nouă literă, litera g), cu următorul cuprins:</w:t>
      </w:r>
    </w:p>
    <w:p>
      <w:pPr>
        <w:spacing w:after="0" w:line="240" w:lineRule="auto"/>
        <w:ind w:firstLine="720"/>
        <w:jc w:val="both"/>
      </w:pPr>
      <w:r>
        <w:t>”g) informații privind istoricul înscrierilor în registru, respectiv data înscrierii și data scoaterii din acest registru.”</w:t>
      </w:r>
    </w:p>
    <w:p>
      <w:pPr>
        <w:spacing w:after="0" w:line="240" w:lineRule="auto"/>
        <w:ind w:firstLine="720"/>
        <w:jc w:val="both"/>
      </w:pPr>
    </w:p>
    <w:p>
      <w:pPr>
        <w:widowControl/>
        <w:overflowPunct w:val="0"/>
        <w:spacing w:after="0" w:line="240" w:lineRule="auto"/>
        <w:ind w:firstLine="720"/>
        <w:jc w:val="both"/>
      </w:pPr>
      <w:r>
        <w:t>b) După punctul 16, se introduce un nou capitol, Capitolul V, care va avea următorul cuprins:</w:t>
      </w:r>
    </w:p>
    <w:p>
      <w:pPr>
        <w:widowControl/>
        <w:overflowPunct w:val="0"/>
        <w:spacing w:after="0" w:line="240" w:lineRule="auto"/>
        <w:ind w:firstLine="720"/>
        <w:jc w:val="both"/>
      </w:pPr>
      <w:r>
        <w:t>”CAPITOLUL V</w:t>
      </w:r>
    </w:p>
    <w:p>
      <w:pPr>
        <w:widowControl/>
        <w:overflowPunct w:val="0"/>
        <w:spacing w:after="0" w:line="240" w:lineRule="auto"/>
        <w:ind w:firstLine="720"/>
        <w:jc w:val="both"/>
      </w:pPr>
      <w:r>
        <w:t>Dispoziții speciale aplicabile până la data de 1 iunie 2026</w:t>
      </w:r>
    </w:p>
    <w:p>
      <w:pPr>
        <w:widowControl/>
        <w:overflowPunct w:val="0"/>
        <w:spacing w:after="0" w:line="240" w:lineRule="auto"/>
        <w:ind w:firstLine="720"/>
        <w:jc w:val="both"/>
      </w:pPr>
    </w:p>
    <w:p>
      <w:pPr>
        <w:widowControl/>
        <w:numPr>
          <w:ilvl w:val="0"/>
          <w:numId w:val="3"/>
        </w:numPr>
        <w:tabs>
          <w:tab w:val="left" w:pos="0"/>
        </w:tabs>
        <w:overflowPunct w:val="0"/>
        <w:spacing w:after="0" w:line="240" w:lineRule="auto"/>
        <w:ind w:firstLine="720" w:firstLineChars="300"/>
        <w:jc w:val="both"/>
      </w:pPr>
      <w:r>
        <w:t xml:space="preserve">Furnizorii/prestatorii care se identifică fiscal prin codul numeric personal, prevăzuți la pct.1.1, nu au obligația utilizării sistemului național privind factura electronică RO e-Factura, până la data de 1 iunie 2026, potrivit art.IX alin.(1) din Ordonanța Guvernului nr.6/2026 pentru completarea Legii nr. 207/2015 privind Codul de procedură fiscală, precum și unele măsuri fiscal-bugetare, denumită în continuare </w:t>
      </w:r>
      <w:r>
        <w:rPr>
          <w:i/>
          <w:iCs/>
        </w:rPr>
        <w:t>ordonanță</w:t>
      </w:r>
      <w:r>
        <w:t xml:space="preserve">.  </w:t>
      </w:r>
    </w:p>
    <w:p>
      <w:pPr>
        <w:widowControl/>
        <w:numPr>
          <w:ilvl w:val="0"/>
          <w:numId w:val="4"/>
        </w:numPr>
        <w:overflowPunct w:val="0"/>
        <w:spacing w:after="0" w:line="240" w:lineRule="auto"/>
        <w:ind w:firstLine="720"/>
        <w:jc w:val="both"/>
      </w:pPr>
      <w:r>
        <w:t xml:space="preserve">(1) Persoanele prevăzute la pct.17, dacă au fost înregistrate în Registrul RO e-Factura obligatoriu, pot solicita scoaterea din registru, potrivit art.IX alin.(2) din ordonanță . </w:t>
      </w:r>
    </w:p>
    <w:p>
      <w:pPr>
        <w:widowControl/>
        <w:tabs>
          <w:tab w:val="left" w:pos="0"/>
        </w:tabs>
        <w:overflowPunct w:val="0"/>
        <w:spacing w:after="0" w:line="240" w:lineRule="auto"/>
        <w:jc w:val="both"/>
      </w:pPr>
      <w:r>
        <w:tab/>
      </w:r>
      <w:r>
        <w:t>(2). Pentru a solicita scoaterea din registru, persoanele completează și transmit formularul (082), prevăzut în anexa nr.2, având bifată secțiunea corespunzătoare scoaterii din registru. Persoanele sunt scoase, cu data depunerii solicitării, din Registrul RO e-Factura obligatoriu.</w:t>
      </w:r>
    </w:p>
    <w:p>
      <w:pPr>
        <w:widowControl/>
        <w:numPr>
          <w:ilvl w:val="0"/>
          <w:numId w:val="4"/>
        </w:numPr>
        <w:overflowPunct w:val="0"/>
        <w:spacing w:after="0" w:line="240" w:lineRule="auto"/>
        <w:ind w:firstLine="720"/>
        <w:jc w:val="both"/>
      </w:pPr>
      <w:r>
        <w:t xml:space="preserve">Furnizorii/prestatorii care se identifică fiscal prin codul numeric personal, care au început să desfăşoare activităţi economice anterior datei de 1 iunie 2026, sunt obligați să solicite înscrierea în Registrul RO e-Factura obligatoriu, până cel târziu la data de 26 mai 2026. Pentru a solicita înscrierea în registru, persoanele completează și transmit formularul (082), având bifată secțiunea corespunzătoare înscrierii în registru. Persoanele sunt înscrise în registru cu data de 1 iunie 2026.” </w:t>
      </w:r>
    </w:p>
    <w:p>
      <w:pPr>
        <w:widowControl/>
        <w:overflowPunct w:val="0"/>
        <w:spacing w:after="0" w:line="240" w:lineRule="auto"/>
        <w:ind w:firstLine="720"/>
        <w:jc w:val="both"/>
      </w:pPr>
    </w:p>
    <w:p>
      <w:pPr>
        <w:pStyle w:val="13"/>
        <w:numPr>
          <w:ilvl w:val="0"/>
          <w:numId w:val="1"/>
        </w:numPr>
        <w:spacing w:beforeAutospacing="0" w:after="0" w:line="240" w:lineRule="auto"/>
        <w:jc w:val="both"/>
        <w:rPr>
          <w:b/>
          <w:bCs/>
        </w:rPr>
      </w:pPr>
      <w:r>
        <w:rPr>
          <w:b/>
          <w:bCs/>
        </w:rPr>
        <w:t xml:space="preserve">Anexa nr. 2 se modifică și  se înlocuiește cu Anexa nr. 1 la prezentul ordin. </w:t>
      </w:r>
    </w:p>
    <w:p>
      <w:pPr>
        <w:pStyle w:val="13"/>
        <w:spacing w:beforeAutospacing="0" w:after="0" w:line="240" w:lineRule="auto"/>
        <w:jc w:val="both"/>
      </w:pPr>
    </w:p>
    <w:p>
      <w:pPr>
        <w:pStyle w:val="13"/>
        <w:spacing w:beforeAutospacing="0" w:after="0" w:line="240" w:lineRule="auto"/>
        <w:jc w:val="both"/>
      </w:pPr>
      <w:r>
        <w:rPr>
          <w:b/>
          <w:bCs/>
        </w:rPr>
        <w:t>5.</w:t>
      </w:r>
      <w:r>
        <w:t xml:space="preserve"> </w:t>
      </w:r>
      <w:r>
        <w:rPr>
          <w:b/>
          <w:bCs/>
        </w:rPr>
        <w:t>Anexa nr. 3 se modifică și  se înlocuiește cu Anexa nr. 2 la prezentul ordin</w:t>
      </w:r>
      <w:r>
        <w:t xml:space="preserve">. </w:t>
      </w:r>
    </w:p>
    <w:p>
      <w:pPr>
        <w:pStyle w:val="13"/>
        <w:spacing w:beforeAutospacing="0" w:after="0" w:line="240" w:lineRule="auto"/>
        <w:jc w:val="both"/>
      </w:pPr>
    </w:p>
    <w:p>
      <w:pPr>
        <w:pStyle w:val="13"/>
        <w:spacing w:beforeAutospacing="0" w:after="0" w:line="240" w:lineRule="auto"/>
        <w:jc w:val="both"/>
        <w:rPr>
          <w:b/>
          <w:bCs/>
          <w:lang w:val="en-US"/>
        </w:rPr>
      </w:pPr>
      <w:r>
        <w:rPr>
          <w:b/>
          <w:bCs/>
          <w:lang w:val="en-US"/>
        </w:rPr>
        <w:t xml:space="preserve">6. Anexa nr. 4 </w:t>
      </w:r>
      <w:r>
        <w:rPr>
          <w:b/>
          <w:bCs/>
        </w:rPr>
        <w:t xml:space="preserve">se modifică și  se înlocuiește cu Anexa nr. </w:t>
      </w:r>
      <w:r>
        <w:rPr>
          <w:b/>
          <w:bCs/>
          <w:lang w:val="en-US"/>
        </w:rPr>
        <w:t>3</w:t>
      </w:r>
      <w:r>
        <w:rPr>
          <w:b/>
          <w:bCs/>
        </w:rPr>
        <w:t xml:space="preserve"> la prezentul ordin. </w:t>
      </w:r>
    </w:p>
    <w:p>
      <w:pPr>
        <w:pStyle w:val="13"/>
        <w:spacing w:beforeAutospacing="0" w:after="0" w:line="240" w:lineRule="auto"/>
        <w:jc w:val="both"/>
        <w:rPr>
          <w:b/>
          <w:bCs/>
        </w:rPr>
      </w:pPr>
    </w:p>
    <w:p>
      <w:r>
        <w:tab/>
      </w:r>
      <w:r>
        <w:rPr>
          <w:b/>
          <w:bCs/>
        </w:rPr>
        <w:t>Art. II</w:t>
      </w:r>
      <w:r>
        <w:t xml:space="preserve"> - Anex</w:t>
      </w:r>
      <w:r>
        <w:rPr>
          <w:lang w:val="en-US"/>
        </w:rPr>
        <w:t>ele</w:t>
      </w:r>
      <w:r>
        <w:t xml:space="preserve"> nr. 1 - 3 fac parte integrantă din prezentul ordin.</w:t>
      </w:r>
    </w:p>
    <w:p>
      <w:pPr>
        <w:spacing w:after="120" w:line="240" w:lineRule="auto"/>
        <w:rPr>
          <w:lang w:val="en-US"/>
        </w:rPr>
      </w:pPr>
      <w:r>
        <w:tab/>
      </w:r>
      <w:r>
        <w:rPr>
          <w:b/>
        </w:rPr>
        <w:t xml:space="preserve">Art. III- </w:t>
      </w:r>
      <w:r>
        <w:t>Structurile competente din cadrul Agenţiei Naţionale de Administrare Fiscală, inclusiv Direcţia generală de administrare a marilor contribuabili, direcţiile generale regionale ale finanţelor publice şi organele fiscale din subordine vor lua măsuri pentru ducerea la îndeplinire a prevederilor prezentului ordin</w:t>
      </w:r>
      <w:r>
        <w:rPr>
          <w:lang w:val="en-US"/>
        </w:rPr>
        <w:t>.</w:t>
      </w:r>
    </w:p>
    <w:p>
      <w:pPr>
        <w:spacing w:after="0" w:line="240" w:lineRule="auto"/>
        <w:ind w:firstLine="720"/>
      </w:pPr>
      <w:r>
        <w:rPr>
          <w:b/>
        </w:rPr>
        <w:t xml:space="preserve">Art. IV - </w:t>
      </w:r>
      <w:r>
        <w:t>Prezentul ordin se publică în Monitorul Oficial al României, Partea I.</w:t>
      </w:r>
    </w:p>
    <w:p>
      <w:pPr>
        <w:pStyle w:val="13"/>
        <w:spacing w:beforeAutospacing="0" w:after="0" w:line="240" w:lineRule="auto"/>
        <w:ind w:left="90"/>
        <w:jc w:val="both"/>
      </w:pPr>
    </w:p>
    <w:p>
      <w:pPr>
        <w:pStyle w:val="24"/>
        <w:ind w:left="90"/>
        <w:jc w:val="both"/>
      </w:pPr>
      <w:r>
        <w:tab/>
      </w:r>
      <w:r>
        <w:t>Emis la București, în data de              .2026</w:t>
      </w:r>
    </w:p>
    <w:p>
      <w:pPr>
        <w:pStyle w:val="24"/>
        <w:ind w:left="90"/>
        <w:jc w:val="both"/>
      </w:pPr>
      <w:r>
        <w:t xml:space="preserve">   </w:t>
      </w:r>
    </w:p>
    <w:p>
      <w:pPr>
        <w:pStyle w:val="24"/>
        <w:ind w:left="2970" w:firstLine="630"/>
        <w:jc w:val="both"/>
        <w:rPr>
          <w:b/>
        </w:rPr>
      </w:pPr>
      <w:r>
        <w:t xml:space="preserve"> </w:t>
      </w:r>
      <w:r>
        <w:rPr>
          <w:b/>
        </w:rPr>
        <w:t>PREȘEDINTE,</w:t>
      </w:r>
    </w:p>
    <w:p>
      <w:pPr>
        <w:pStyle w:val="24"/>
        <w:jc w:val="center"/>
        <w:rPr>
          <w:b/>
          <w:lang w:val="fr-FR"/>
        </w:rPr>
      </w:pPr>
      <w:r>
        <w:rPr>
          <w:b/>
        </w:rPr>
        <w:t>ADRIAN NICUȘOR NICA</w:t>
      </w:r>
    </w:p>
    <w:sectPr>
      <w:headerReference r:id="rId5" w:type="default"/>
      <w:pgSz w:w="11850" w:h="16783"/>
      <w:pgMar w:top="946" w:right="1267" w:bottom="717" w:left="1282" w:header="0" w:footer="0" w:gutter="0"/>
      <w:cols w:space="0" w:num="1"/>
      <w:formProt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Liberation Sans">
    <w:panose1 w:val="020B0604020202020204"/>
    <w:charset w:val="00"/>
    <w:family w:val="swiss"/>
    <w:pitch w:val="default"/>
    <w:sig w:usb0="E0000AFF" w:usb1="500078FF" w:usb2="00000021" w:usb3="00000000" w:csb0="600001BF" w:csb1="DFF70000"/>
  </w:font>
  <w:font w:name="Microsoft YaHei">
    <w:panose1 w:val="020B0503020204020204"/>
    <w:charset w:val="86"/>
    <w:family w:val="swiss"/>
    <w:pitch w:val="default"/>
    <w:sig w:usb0="80000287" w:usb1="2ACF3C50" w:usb2="00000016" w:usb3="00000000" w:csb0="0004001F" w:csb1="00000000"/>
  </w:font>
  <w:font w:name="Times New Roman CE">
    <w:altName w:val="Times New Roman"/>
    <w:panose1 w:val="00000000000000000000"/>
    <w:charset w:val="00"/>
    <w:family w:val="roman"/>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ins w:id="0" w:author="Mirela Modrogan" w:date="2026-03-03T15:05:57Z">
      <w:r>
        <w:rPr>
          <w:sz w:val="24"/>
        </w:rPr>
        <w:pict>
          <v:shape id="PowerPlusWaterMarkObject21249" o:spid="_x0000_s2049" o:spt="136" type="#_x0000_t136" style="position:absolute;left:0pt;height:167.95pt;width:489.6pt;mso-position-horizontal:center;mso-position-horizontal-relative:margin;mso-position-vertical:center;mso-position-vertical-relative:margin;rotation:-2949120f;z-index:-251657216;mso-width-relative:page;mso-height-relative:page;" fillcolor="#C0C0C0" filled="t" stroked="f" coordsize="21600,21600" adj="10800">
            <v:path/>
            <v:fill on="t" opacity="32768f" focussize="0,0"/>
            <v:stroke on="f"/>
            <v:imagedata o:title=""/>
            <o:lock v:ext="edit" aspectratio="t"/>
            <v:textpath on="t" fitpath="t" trim="t" xscale="f" string="PROIECT" style="font-family:Segoe UI;font-size:36pt;v-same-letter-heights:f;v-text-align:center;"/>
          </v:shape>
        </w:pic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lowerLetter"/>
      <w:suff w:val="space"/>
      <w:lvlText w:val="%1)"/>
      <w:lvlJc w:val="left"/>
      <w:pPr>
        <w:tabs>
          <w:tab w:val="left" w:pos="0"/>
        </w:tabs>
        <w:ind w:left="72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1">
    <w:nsid w:val="0053208E"/>
    <w:multiLevelType w:val="multilevel"/>
    <w:tmpl w:val="0053208E"/>
    <w:lvl w:ilvl="0" w:tentative="0">
      <w:start w:val="1"/>
      <w:numFmt w:val="decimal"/>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2">
    <w:nsid w:val="379B6F16"/>
    <w:multiLevelType w:val="singleLevel"/>
    <w:tmpl w:val="379B6F16"/>
    <w:lvl w:ilvl="0" w:tentative="0">
      <w:start w:val="17"/>
      <w:numFmt w:val="decimal"/>
      <w:suff w:val="space"/>
      <w:lvlText w:val="%1."/>
      <w:lvlJc w:val="left"/>
    </w:lvl>
  </w:abstractNum>
  <w:abstractNum w:abstractNumId="3">
    <w:nsid w:val="59ADCABA"/>
    <w:multiLevelType w:val="multilevel"/>
    <w:tmpl w:val="59ADCABA"/>
    <w:lvl w:ilvl="0" w:tentative="0">
      <w:start w:val="18"/>
      <w:numFmt w:val="decimal"/>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Mirela Modrogan">
    <w15:presenceInfo w15:providerId="None" w15:userId="Mirela Modrog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trackRevisions w:val="1"/>
  <w:documentProtection w:enforcement="0"/>
  <w:defaultTabStop w:val="720"/>
  <w:autoHyphenation/>
  <w:hyphenationZone w:val="425"/>
  <w:characterSpacingControl w:val="doNotCompress"/>
  <w:hdrShapeDefaults>
    <o:shapelayout v:ext="edit">
      <o:idmap v:ext="edit" data="2"/>
    </o:shapelayout>
  </w:hdrShapeDefaults>
  <w:footnotePr>
    <w:footnote w:id="0"/>
    <w:footnote w:id="1"/>
  </w:footnotePr>
  <w:endnotePr>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CA1"/>
    <w:rsid w:val="00051CA1"/>
    <w:rsid w:val="0037153F"/>
    <w:rsid w:val="004749BD"/>
    <w:rsid w:val="004C746F"/>
    <w:rsid w:val="00511A94"/>
    <w:rsid w:val="0060558F"/>
    <w:rsid w:val="0068010E"/>
    <w:rsid w:val="007B54A2"/>
    <w:rsid w:val="00854C78"/>
    <w:rsid w:val="00C4336F"/>
    <w:rsid w:val="00D0485B"/>
    <w:rsid w:val="00FD6928"/>
    <w:rsid w:val="019D0E3B"/>
    <w:rsid w:val="01C104D7"/>
    <w:rsid w:val="0EBE6CAA"/>
    <w:rsid w:val="187139A4"/>
    <w:rsid w:val="18865258"/>
    <w:rsid w:val="19D801C6"/>
    <w:rsid w:val="1EFA496F"/>
    <w:rsid w:val="2A220CF6"/>
    <w:rsid w:val="2A2A785E"/>
    <w:rsid w:val="37B659F6"/>
    <w:rsid w:val="4E9C4260"/>
    <w:rsid w:val="518834DE"/>
    <w:rsid w:val="51E519BD"/>
    <w:rsid w:val="59BF520A"/>
    <w:rsid w:val="5EAA6D31"/>
    <w:rsid w:val="66662476"/>
    <w:rsid w:val="6A0279AD"/>
    <w:rsid w:val="6A3F2FE3"/>
    <w:rsid w:val="7F605632"/>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iPriority="0" w:name="header"/>
    <w:lsdException w:qFormat="1" w:uiPriority="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qFormat="1" w:unhideWhenUsed="0" w:uiPriority="0" w:semiHidden="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after="160" w:line="259" w:lineRule="auto"/>
    </w:pPr>
    <w:rPr>
      <w:rFonts w:ascii="Times New Roman" w:hAnsi="Times New Roman" w:eastAsia="Times New Roman" w:cs="Times New Roman"/>
      <w:sz w:val="24"/>
      <w:szCs w:val="24"/>
      <w:lang w:val="ro-RO"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semiHidden/>
    <w:qFormat/>
    <w:uiPriority w:val="0"/>
    <w:rPr>
      <w:rFonts w:ascii="Tahoma" w:hAnsi="Tahoma" w:cs="Tahoma"/>
      <w:sz w:val="16"/>
      <w:szCs w:val="16"/>
    </w:rPr>
  </w:style>
  <w:style w:type="paragraph" w:styleId="5">
    <w:name w:val="Body Text"/>
    <w:basedOn w:val="1"/>
    <w:qFormat/>
    <w:uiPriority w:val="0"/>
    <w:pPr>
      <w:spacing w:after="140" w:line="276" w:lineRule="auto"/>
    </w:pPr>
  </w:style>
  <w:style w:type="paragraph" w:styleId="6">
    <w:name w:val="caption"/>
    <w:basedOn w:val="1"/>
    <w:next w:val="1"/>
    <w:qFormat/>
    <w:uiPriority w:val="0"/>
    <w:pPr>
      <w:suppressLineNumbers/>
      <w:spacing w:before="120" w:after="120"/>
    </w:pPr>
    <w:rPr>
      <w:rFonts w:cs="Arial"/>
      <w:i/>
      <w:iCs/>
    </w:rPr>
  </w:style>
  <w:style w:type="character" w:styleId="7">
    <w:name w:val="annotation reference"/>
    <w:basedOn w:val="2"/>
    <w:semiHidden/>
    <w:unhideWhenUsed/>
    <w:qFormat/>
    <w:uiPriority w:val="0"/>
    <w:rPr>
      <w:sz w:val="16"/>
      <w:szCs w:val="16"/>
    </w:rPr>
  </w:style>
  <w:style w:type="paragraph" w:styleId="8">
    <w:name w:val="annotation text"/>
    <w:basedOn w:val="1"/>
    <w:semiHidden/>
    <w:unhideWhenUsed/>
    <w:qFormat/>
    <w:uiPriority w:val="0"/>
    <w:pPr>
      <w:spacing w:line="240" w:lineRule="auto"/>
    </w:pPr>
    <w:rPr>
      <w:sz w:val="20"/>
      <w:szCs w:val="20"/>
    </w:rPr>
  </w:style>
  <w:style w:type="paragraph" w:styleId="9">
    <w:name w:val="annotation subject"/>
    <w:basedOn w:val="8"/>
    <w:next w:val="8"/>
    <w:semiHidden/>
    <w:unhideWhenUsed/>
    <w:qFormat/>
    <w:uiPriority w:val="0"/>
    <w:rPr>
      <w:b/>
      <w:bCs/>
    </w:rPr>
  </w:style>
  <w:style w:type="paragraph" w:styleId="10">
    <w:name w:val="footer"/>
    <w:basedOn w:val="1"/>
    <w:semiHidden/>
    <w:unhideWhenUsed/>
    <w:qFormat/>
    <w:uiPriority w:val="0"/>
    <w:pPr>
      <w:tabs>
        <w:tab w:val="center" w:pos="4680"/>
        <w:tab w:val="right" w:pos="9360"/>
      </w:tabs>
    </w:pPr>
  </w:style>
  <w:style w:type="paragraph" w:styleId="11">
    <w:name w:val="header"/>
    <w:basedOn w:val="1"/>
    <w:semiHidden/>
    <w:unhideWhenUsed/>
    <w:qFormat/>
    <w:uiPriority w:val="0"/>
    <w:pPr>
      <w:tabs>
        <w:tab w:val="center" w:pos="4680"/>
        <w:tab w:val="right" w:pos="9360"/>
      </w:tabs>
    </w:pPr>
  </w:style>
  <w:style w:type="paragraph" w:styleId="12">
    <w:name w:val="List"/>
    <w:basedOn w:val="5"/>
    <w:qFormat/>
    <w:uiPriority w:val="0"/>
    <w:rPr>
      <w:rFonts w:cs="Arial"/>
    </w:rPr>
  </w:style>
  <w:style w:type="paragraph" w:styleId="13">
    <w:name w:val="Normal (Web)"/>
    <w:basedOn w:val="1"/>
    <w:qFormat/>
    <w:uiPriority w:val="0"/>
    <w:pPr>
      <w:spacing w:beforeAutospacing="1" w:after="120"/>
    </w:pPr>
    <w:rPr>
      <w:lang w:eastAsia="ro-RO"/>
    </w:rPr>
  </w:style>
  <w:style w:type="table" w:styleId="14">
    <w:name w:val="Table Grid"/>
    <w:basedOn w:val="3"/>
    <w:qFormat/>
    <w:uiPriority w:val="0"/>
    <w:rPr>
      <w:lang w:val="ro-RO" w:eastAsia="ro-RO"/>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5">
    <w:name w:val="Default Text Char"/>
    <w:qFormat/>
    <w:uiPriority w:val="0"/>
    <w:rPr>
      <w:sz w:val="24"/>
      <w:szCs w:val="24"/>
      <w:lang w:val="ro-RO" w:eastAsia="ro-RO"/>
    </w:rPr>
  </w:style>
  <w:style w:type="character" w:customStyle="1" w:styleId="16">
    <w:name w:val="Header Char"/>
    <w:basedOn w:val="2"/>
    <w:semiHidden/>
    <w:qFormat/>
    <w:uiPriority w:val="0"/>
    <w:rPr>
      <w:sz w:val="24"/>
      <w:szCs w:val="24"/>
      <w:lang w:val="ro-RO"/>
    </w:rPr>
  </w:style>
  <w:style w:type="character" w:customStyle="1" w:styleId="17">
    <w:name w:val="Footer Char"/>
    <w:basedOn w:val="2"/>
    <w:semiHidden/>
    <w:qFormat/>
    <w:uiPriority w:val="0"/>
    <w:rPr>
      <w:sz w:val="24"/>
      <w:szCs w:val="24"/>
      <w:lang w:val="ro-RO"/>
    </w:rPr>
  </w:style>
  <w:style w:type="character" w:customStyle="1" w:styleId="18">
    <w:name w:val="Comment Text Char"/>
    <w:basedOn w:val="2"/>
    <w:semiHidden/>
    <w:qFormat/>
    <w:uiPriority w:val="0"/>
    <w:rPr>
      <w:rFonts w:eastAsia="Times New Roman"/>
      <w:lang w:val="ro-RO"/>
    </w:rPr>
  </w:style>
  <w:style w:type="character" w:customStyle="1" w:styleId="19">
    <w:name w:val="Comment Subject Char"/>
    <w:basedOn w:val="18"/>
    <w:semiHidden/>
    <w:qFormat/>
    <w:uiPriority w:val="0"/>
    <w:rPr>
      <w:rFonts w:eastAsia="Times New Roman"/>
      <w:b/>
      <w:bCs/>
      <w:lang w:val="ro-RO"/>
    </w:rPr>
  </w:style>
  <w:style w:type="character" w:customStyle="1" w:styleId="20">
    <w:name w:val="Line Numbering"/>
    <w:qFormat/>
    <w:uiPriority w:val="0"/>
  </w:style>
  <w:style w:type="paragraph" w:customStyle="1" w:styleId="21">
    <w:name w:val="Heading"/>
    <w:basedOn w:val="1"/>
    <w:next w:val="5"/>
    <w:qFormat/>
    <w:uiPriority w:val="0"/>
    <w:pPr>
      <w:keepNext/>
      <w:spacing w:before="240" w:after="120"/>
    </w:pPr>
    <w:rPr>
      <w:rFonts w:ascii="Liberation Sans" w:hAnsi="Liberation Sans" w:eastAsia="Microsoft YaHei" w:cs="Arial"/>
      <w:sz w:val="28"/>
      <w:szCs w:val="28"/>
    </w:rPr>
  </w:style>
  <w:style w:type="paragraph" w:customStyle="1" w:styleId="22">
    <w:name w:val="Index"/>
    <w:basedOn w:val="1"/>
    <w:qFormat/>
    <w:uiPriority w:val="0"/>
    <w:pPr>
      <w:suppressLineNumbers/>
    </w:pPr>
    <w:rPr>
      <w:rFonts w:cs="Arial"/>
      <w:lang w:val="zh-CN" w:eastAsia="zh-CN" w:bidi="zh-CN"/>
    </w:rPr>
  </w:style>
  <w:style w:type="paragraph" w:customStyle="1" w:styleId="23">
    <w:name w:val="Header and Footer"/>
    <w:basedOn w:val="1"/>
    <w:qFormat/>
    <w:uiPriority w:val="0"/>
  </w:style>
  <w:style w:type="paragraph" w:customStyle="1" w:styleId="24">
    <w:name w:val="Default Text"/>
    <w:basedOn w:val="1"/>
    <w:qFormat/>
    <w:uiPriority w:val="0"/>
    <w:rPr>
      <w:lang w:eastAsia="ro-RO"/>
    </w:rPr>
  </w:style>
  <w:style w:type="paragraph" w:customStyle="1" w:styleId="25">
    <w:name w:val="Caracter Caracter"/>
    <w:basedOn w:val="1"/>
    <w:qFormat/>
    <w:uiPriority w:val="0"/>
    <w:rPr>
      <w:lang w:val="pl-PL" w:eastAsia="pl-PL"/>
    </w:rPr>
  </w:style>
  <w:style w:type="paragraph" w:customStyle="1" w:styleId="26">
    <w:name w:val="Caracter Caracter Char Char Car Char Char Char"/>
    <w:basedOn w:val="1"/>
    <w:qFormat/>
    <w:uiPriority w:val="0"/>
    <w:pPr>
      <w:tabs>
        <w:tab w:val="left" w:pos="709"/>
      </w:tabs>
    </w:pPr>
    <w:rPr>
      <w:rFonts w:ascii="Tahoma" w:hAnsi="Tahoma"/>
      <w:lang w:val="pl-PL" w:eastAsia="pl-PL"/>
    </w:rPr>
  </w:style>
  <w:style w:type="paragraph" w:styleId="27">
    <w:name w:val="List Paragraph"/>
    <w:basedOn w:val="1"/>
    <w:qFormat/>
    <w:uiPriority w:val="0"/>
    <w:pPr>
      <w:suppressAutoHyphens w:val="0"/>
      <w:ind w:left="720"/>
      <w:contextualSpacing/>
    </w:pPr>
    <w:rPr>
      <w:rFonts w:asciiTheme="minorHAnsi" w:hAnsiTheme="minorHAnsi" w:eastAsiaTheme="minorEastAsia" w:cstheme="minorBidi"/>
      <w:sz w:val="20"/>
      <w:szCs w:val="20"/>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A537A6-E6DD-44B1-81AE-8089B1D6F4EE}">
  <ds:schemaRefs/>
</ds:datastoreItem>
</file>

<file path=docProps/app.xml><?xml version="1.0" encoding="utf-8"?>
<Properties xmlns="http://schemas.openxmlformats.org/officeDocument/2006/extended-properties" xmlns:vt="http://schemas.openxmlformats.org/officeDocument/2006/docPropsVTypes">
  <Template>Normal.dotm</Template>
  <Company>Ministry of Public Finance</Company>
  <Pages>2</Pages>
  <Words>944</Words>
  <Characters>5384</Characters>
  <Lines>44</Lines>
  <Paragraphs>12</Paragraphs>
  <TotalTime>1</TotalTime>
  <ScaleCrop>false</ScaleCrop>
  <LinksUpToDate>false</LinksUpToDate>
  <CharactersWithSpaces>6316</CharactersWithSpaces>
  <Application>WPS Office_11.2.0.10351_F1E327BC-269C-435d-A152-05C5408002CA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2026-03-03T08:32:00Z</dcterms:created>
  <dc:creator>Administrator</dc:creator>
  <cp:lastModifiedBy>Mirela Modrogan</cp:lastModifiedBy>
  <cp:lastPrinted>2026-03-03T08:42:00Z</cp:lastPrinted>
  <dcterms:modified xsi:type="dcterms:W3CDTF">2026-03-03T13:05:59Z</dcterms:modified>
  <dc:title>AGENŢIA NAŢIONALĂ DE ADMINISTRARE FISCALĂ</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0FE9C96080454B72BA11CED14795C7F4</vt:lpwstr>
  </property>
  <property fmtid="{D5CDD505-2E9C-101B-9397-08002B2CF9AE}" pid="3" name="KSOProductBuildVer">
    <vt:lpwstr>1033-11.2.0.10351</vt:lpwstr>
  </property>
</Properties>
</file>